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8"/>
        <w:gridCol w:w="1149"/>
        <w:gridCol w:w="1350"/>
        <w:gridCol w:w="6233"/>
      </w:tblGrid>
      <w:tr w:rsidR="004E37AA" w14:paraId="38513B36" w14:textId="77777777" w:rsidTr="00C47FE0">
        <w:tc>
          <w:tcPr>
            <w:tcW w:w="1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A260F5" w14:textId="77777777" w:rsidR="004E37AA" w:rsidRDefault="004E37AA" w:rsidP="00DD15F3">
            <w:pPr>
              <w:pStyle w:val="Header"/>
              <w:spacing w:before="120" w:after="120"/>
            </w:pPr>
            <w:r>
              <w:t>SMOGRR Number</w:t>
            </w:r>
          </w:p>
        </w:tc>
        <w:tc>
          <w:tcPr>
            <w:tcW w:w="1149" w:type="dxa"/>
            <w:tcBorders>
              <w:bottom w:val="single" w:sz="4" w:space="0" w:color="auto"/>
            </w:tcBorders>
            <w:vAlign w:val="center"/>
          </w:tcPr>
          <w:p w14:paraId="246E80E1" w14:textId="15A8E929" w:rsidR="004E37AA" w:rsidRDefault="008F5F22" w:rsidP="00DD15F3">
            <w:pPr>
              <w:pStyle w:val="Header"/>
              <w:spacing w:before="120" w:after="120"/>
              <w:jc w:val="center"/>
            </w:pPr>
            <w:hyperlink r:id="rId8" w:history="1">
              <w:r w:rsidR="0083257C" w:rsidRPr="0083257C">
                <w:rPr>
                  <w:rStyle w:val="Hyperlink"/>
                </w:rPr>
                <w:t>030</w:t>
              </w:r>
            </w:hyperlink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530477" w14:textId="77777777" w:rsidR="004E37AA" w:rsidRDefault="004E37AA" w:rsidP="00DD15F3">
            <w:pPr>
              <w:pStyle w:val="Header"/>
              <w:spacing w:before="120" w:after="120"/>
            </w:pPr>
            <w:r>
              <w:t>SMOGRR Title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vAlign w:val="center"/>
          </w:tcPr>
          <w:p w14:paraId="11DF2313" w14:textId="3874FDFB" w:rsidR="004E37AA" w:rsidRPr="00DD15F3" w:rsidRDefault="00DD15F3" w:rsidP="00DD15F3">
            <w:pPr>
              <w:pStyle w:val="Header"/>
              <w:spacing w:before="120" w:after="120"/>
            </w:pPr>
            <w:r w:rsidRPr="00DD15F3">
              <w:rPr>
                <w:rStyle w:val="ui-provider"/>
                <w:rFonts w:cs="Arial"/>
              </w:rPr>
              <w:t>Move OBD to Settlement Metering Operating Guide – EPS Metering Facility Temporary Exemption Request Application Form</w:t>
            </w:r>
          </w:p>
        </w:tc>
      </w:tr>
      <w:tr w:rsidR="00096201" w:rsidRPr="00E01925" w14:paraId="19DC2E65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F596002" w14:textId="2ACD4E86" w:rsidR="00096201" w:rsidRPr="00E01925" w:rsidRDefault="00096201" w:rsidP="00096201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vAlign w:val="center"/>
          </w:tcPr>
          <w:p w14:paraId="42C4FAF4" w14:textId="214A25F3" w:rsidR="00096201" w:rsidRPr="00E01925" w:rsidRDefault="00096201" w:rsidP="00096201">
            <w:pPr>
              <w:pStyle w:val="NormalArial"/>
              <w:spacing w:before="120" w:after="120"/>
            </w:pPr>
            <w:r>
              <w:t>January 10, 2024</w:t>
            </w:r>
          </w:p>
        </w:tc>
      </w:tr>
      <w:tr w:rsidR="00096201" w:rsidRPr="00E01925" w14:paraId="203F039B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6A7DFF2" w14:textId="7AB055C5" w:rsidR="00096201" w:rsidRPr="00E01925" w:rsidRDefault="00096201" w:rsidP="00096201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vAlign w:val="center"/>
          </w:tcPr>
          <w:p w14:paraId="01471D63" w14:textId="64F0BBCB" w:rsidR="00096201" w:rsidRDefault="00096201" w:rsidP="00096201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096201" w14:paraId="3022C338" w14:textId="77777777" w:rsidTr="00C47FE0">
        <w:trPr>
          <w:trHeight w:val="647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902BE" w14:textId="349EA8C1" w:rsidR="00096201" w:rsidRDefault="00096201" w:rsidP="00096201">
            <w:pPr>
              <w:pStyle w:val="Header"/>
              <w:spacing w:before="120" w:after="120"/>
            </w:pPr>
            <w:r>
              <w:t xml:space="preserve">Timeline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362B2477" w14:textId="1C304BF6" w:rsidR="00096201" w:rsidRPr="00FB509B" w:rsidRDefault="00096201" w:rsidP="00096201">
            <w:pPr>
              <w:pStyle w:val="NormalArial"/>
              <w:spacing w:before="120" w:after="120"/>
            </w:pPr>
            <w:r w:rsidRPr="00FB509B">
              <w:t xml:space="preserve">Normal </w:t>
            </w:r>
          </w:p>
        </w:tc>
      </w:tr>
      <w:tr w:rsidR="00096201" w14:paraId="7E41EB54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A713CF" w14:textId="7F0A78D3" w:rsidR="00096201" w:rsidRDefault="00096201" w:rsidP="00096201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1AFBF11" w14:textId="4D1E01ED" w:rsidR="00096201" w:rsidRPr="00FB509B" w:rsidRDefault="00096201" w:rsidP="0009620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096201" w14:paraId="457AD86E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E0F4E" w14:textId="4FCA344E" w:rsidR="00096201" w:rsidRDefault="00096201" w:rsidP="00096201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BBE100E" w14:textId="133CBE50" w:rsidR="00096201" w:rsidRPr="00FB509B" w:rsidRDefault="00096201" w:rsidP="0009620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15AFBB5C" w14:textId="77777777" w:rsidTr="00C47FE0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81AF4" w14:textId="77777777" w:rsidR="009D17F0" w:rsidRDefault="004E37AA" w:rsidP="00DD15F3">
            <w:pPr>
              <w:pStyle w:val="Header"/>
              <w:spacing w:before="120" w:after="120"/>
            </w:pPr>
            <w:r>
              <w:t>Settlement Metering Operating Guide Sections Requiring Revision</w:t>
            </w:r>
            <w:r w:rsidR="009D17F0">
              <w:t xml:space="preserve">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7FAE0D99" w14:textId="77777777" w:rsidR="00DD15F3" w:rsidRPr="00941291" w:rsidRDefault="00DD15F3" w:rsidP="00A2062A">
            <w:pPr>
              <w:pStyle w:val="NormalArial"/>
            </w:pPr>
            <w:r>
              <w:t xml:space="preserve">3.4, </w:t>
            </w:r>
            <w:r w:rsidRPr="00941291">
              <w:t>EPS Metering Facility Processes and Forms</w:t>
            </w:r>
          </w:p>
          <w:p w14:paraId="0C1ED3CB" w14:textId="20EEB59C" w:rsidR="009D17F0" w:rsidRPr="00FB509B" w:rsidRDefault="00DD15F3" w:rsidP="00DD15F3">
            <w:pPr>
              <w:pStyle w:val="NormalArial"/>
            </w:pPr>
            <w:r w:rsidRPr="006808F1">
              <w:rPr>
                <w:rFonts w:cs="Arial"/>
              </w:rPr>
              <w:t xml:space="preserve">12, Attachment </w:t>
            </w:r>
            <w:r>
              <w:rPr>
                <w:rFonts w:cs="Arial"/>
              </w:rPr>
              <w:t>B</w:t>
            </w:r>
            <w:r w:rsidR="0083257C">
              <w:rPr>
                <w:rFonts w:cs="Arial"/>
              </w:rPr>
              <w:t>,</w:t>
            </w:r>
            <w:r w:rsidRPr="006808F1">
              <w:rPr>
                <w:rFonts w:cs="Arial"/>
              </w:rPr>
              <w:t xml:space="preserve">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(new)</w:t>
            </w:r>
          </w:p>
        </w:tc>
      </w:tr>
      <w:tr w:rsidR="00C9766A" w14:paraId="443A3550" w14:textId="77777777" w:rsidTr="00C47FE0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B37D22" w14:textId="77777777" w:rsidR="00C9766A" w:rsidRDefault="00625E5D" w:rsidP="00DD15F3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2DD44A7C" w14:textId="0D62F602" w:rsidR="00C9766A" w:rsidRPr="00FB509B" w:rsidRDefault="00DD15F3" w:rsidP="00DD15F3">
            <w:pPr>
              <w:pStyle w:val="NormalArial"/>
              <w:spacing w:after="120"/>
            </w:pPr>
            <w:r>
              <w:t>None</w:t>
            </w:r>
          </w:p>
        </w:tc>
      </w:tr>
      <w:tr w:rsidR="009D17F0" w14:paraId="4BE7DD6A" w14:textId="77777777" w:rsidTr="00C47FE0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1C15BB" w14:textId="77777777" w:rsidR="009D17F0" w:rsidRDefault="009D17F0" w:rsidP="00DD15F3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387A6E57" w14:textId="7AC507B8" w:rsidR="009D17F0" w:rsidRPr="00FB509B" w:rsidRDefault="00DD15F3" w:rsidP="00DD15F3">
            <w:pPr>
              <w:pStyle w:val="NormalArial"/>
              <w:spacing w:before="120" w:after="120"/>
            </w:pPr>
            <w:r w:rsidRPr="006808F1">
              <w:rPr>
                <w:rFonts w:cs="Arial"/>
              </w:rPr>
              <w:t xml:space="preserve">This Settlement Metering Operating Guide Revision Request (SMOGRR) moves the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from the Other Binding Document List into the Settlement Metering Operating Guide to standardize the approval process</w:t>
            </w:r>
            <w:r>
              <w:rPr>
                <w:rFonts w:cs="Arial"/>
              </w:rPr>
              <w:t>.</w:t>
            </w:r>
          </w:p>
        </w:tc>
      </w:tr>
      <w:tr w:rsidR="009D17F0" w14:paraId="2356868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926153C" w14:textId="77777777" w:rsidR="009D17F0" w:rsidRDefault="009D17F0" w:rsidP="00DD15F3">
            <w:pPr>
              <w:pStyle w:val="Header"/>
              <w:spacing w:before="120" w:after="120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605333D1" w14:textId="3B79F192" w:rsidR="00096201" w:rsidRDefault="00096201" w:rsidP="00096201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4EBB6DF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72F7C379" w14:textId="4C919240" w:rsidR="00096201" w:rsidRPr="00BD53C5" w:rsidRDefault="00096201" w:rsidP="00096201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07770D54">
                <v:shape id="_x0000_i1039" type="#_x0000_t75" style="width:15.75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2612DE0A" w14:textId="16048C59" w:rsidR="00096201" w:rsidRPr="00BD53C5" w:rsidRDefault="00096201" w:rsidP="00096201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D470C81">
                <v:shape id="_x0000_i1041" type="#_x0000_t75" style="width:15.75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3D8BE6B7" w14:textId="0ADBA3A0" w:rsidR="00096201" w:rsidRDefault="00096201" w:rsidP="00096201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9B7AB86">
                <v:shape id="_x0000_i1043" type="#_x0000_t75" style="width:15.75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7FB59683" w14:textId="4D8C6BCA" w:rsidR="00096201" w:rsidRDefault="00096201" w:rsidP="00096201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lastRenderedPageBreak/>
              <w:object w:dxaOrig="225" w:dyaOrig="225" w14:anchorId="063BF47F">
                <v:shape id="_x0000_i1045" type="#_x0000_t75" style="width:15.75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45C21E3" w14:textId="5354D372" w:rsidR="00096201" w:rsidRPr="00CD242D" w:rsidRDefault="00096201" w:rsidP="00096201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51F642F">
                <v:shape id="_x0000_i1047" type="#_x0000_t75" style="width:15.75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0D8CFCE0" w14:textId="77777777" w:rsidR="00096201" w:rsidRDefault="00096201" w:rsidP="00096201">
            <w:pPr>
              <w:pStyle w:val="NormalArial"/>
              <w:rPr>
                <w:i/>
                <w:sz w:val="20"/>
                <w:szCs w:val="20"/>
              </w:rPr>
            </w:pPr>
          </w:p>
          <w:p w14:paraId="3C304868" w14:textId="74CDD724" w:rsidR="00FC3D4B" w:rsidRPr="001313B4" w:rsidRDefault="00096201" w:rsidP="00096201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2967FB7A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9741DEB" w14:textId="45BCC6E9" w:rsidR="00625E5D" w:rsidRDefault="00096201" w:rsidP="00DD15F3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06ACACA5" w14:textId="7C4D0351" w:rsidR="00625E5D" w:rsidRPr="00625E5D" w:rsidRDefault="00DD15F3" w:rsidP="004E37AA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6808F1">
              <w:rPr>
                <w:rFonts w:cs="Arial"/>
              </w:rPr>
              <w:t xml:space="preserve">This SMOGRR is published for transparency and to standardize the approval process for all binding language; upon approval of this SMOGRR, the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will be removed from the Other Binding Documents List.</w:t>
            </w:r>
          </w:p>
        </w:tc>
      </w:tr>
      <w:tr w:rsidR="00C47FE0" w14:paraId="5D9ED37F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694BD89" w14:textId="73BBD219" w:rsidR="00C47FE0" w:rsidRDefault="00C47FE0" w:rsidP="00C47FE0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43383039" w14:textId="37F19F50" w:rsidR="00C47FE0" w:rsidRPr="006808F1" w:rsidRDefault="00C47FE0" w:rsidP="00C47FE0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1/10/24, WMS voted unanimously to recommend approval of SMOGRR030</w:t>
            </w:r>
            <w:r w:rsidR="008F5F22">
              <w:rPr>
                <w:rFonts w:cs="Arial"/>
              </w:rPr>
              <w:t xml:space="preserve"> as submitted</w:t>
            </w:r>
            <w:r>
              <w:rPr>
                <w:rFonts w:cs="Arial"/>
              </w:rPr>
              <w:t>.  All Market Segments participated in the vote.</w:t>
            </w:r>
          </w:p>
        </w:tc>
      </w:tr>
      <w:tr w:rsidR="00C47FE0" w14:paraId="3B0DE1ED" w14:textId="77777777" w:rsidTr="00C47FE0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18C5F7F" w14:textId="1FD5CC34" w:rsidR="00C47FE0" w:rsidRDefault="00C47FE0" w:rsidP="00C47FE0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vAlign w:val="center"/>
          </w:tcPr>
          <w:p w14:paraId="113861D5" w14:textId="1A02A7B8" w:rsidR="00C47FE0" w:rsidRPr="006808F1" w:rsidRDefault="00C47FE0" w:rsidP="00C47FE0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1/10/24, ERCOT Staff presented SMOGRR030.</w:t>
            </w:r>
          </w:p>
        </w:tc>
      </w:tr>
    </w:tbl>
    <w:p w14:paraId="15274061" w14:textId="01580B68" w:rsidR="0059260F" w:rsidRDefault="0059260F" w:rsidP="00E71C39">
      <w:pPr>
        <w:pStyle w:val="NormalArial"/>
      </w:pPr>
    </w:p>
    <w:tbl>
      <w:tblPr>
        <w:tblW w:w="104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096201" w:rsidRPr="00096201" w14:paraId="1C93BB17" w14:textId="77777777" w:rsidTr="00096201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7791E7F" w14:textId="77777777" w:rsidR="00096201" w:rsidRPr="00096201" w:rsidRDefault="00096201" w:rsidP="00F9619D">
            <w:pPr>
              <w:pStyle w:val="NormalArial"/>
              <w:jc w:val="center"/>
              <w:rPr>
                <w:b/>
              </w:rPr>
            </w:pPr>
            <w:r w:rsidRPr="00096201">
              <w:rPr>
                <w:b/>
              </w:rPr>
              <w:t>Opinions</w:t>
            </w:r>
          </w:p>
        </w:tc>
      </w:tr>
      <w:tr w:rsidR="00096201" w:rsidRPr="00096201" w14:paraId="2D13909C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A7D29BC" w14:textId="2030734A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5EB6FCF8" w14:textId="77777777" w:rsidR="00096201" w:rsidRPr="00096201" w:rsidRDefault="00096201" w:rsidP="00096201">
            <w:pPr>
              <w:pStyle w:val="NormalArial"/>
            </w:pPr>
            <w:r w:rsidRPr="00096201">
              <w:t>Not Applicable</w:t>
            </w:r>
          </w:p>
        </w:tc>
      </w:tr>
      <w:tr w:rsidR="00096201" w:rsidRPr="00096201" w14:paraId="73AD9517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9F7455" w14:textId="77777777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1A3EBB8B" w14:textId="77777777" w:rsidR="00096201" w:rsidRPr="00096201" w:rsidRDefault="00096201" w:rsidP="00096201">
            <w:pPr>
              <w:pStyle w:val="NormalArial"/>
              <w:rPr>
                <w:b/>
                <w:bCs/>
              </w:rPr>
            </w:pPr>
            <w:r w:rsidRPr="00096201">
              <w:t>To be determined</w:t>
            </w:r>
          </w:p>
        </w:tc>
      </w:tr>
      <w:tr w:rsidR="00096201" w:rsidRPr="00096201" w14:paraId="069407FB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53D8C23" w14:textId="77777777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0536136E" w14:textId="77777777" w:rsidR="00096201" w:rsidRPr="00096201" w:rsidRDefault="00096201" w:rsidP="00096201">
            <w:pPr>
              <w:pStyle w:val="NormalArial"/>
              <w:rPr>
                <w:b/>
                <w:bCs/>
              </w:rPr>
            </w:pPr>
            <w:r w:rsidRPr="00096201">
              <w:t>To be determined</w:t>
            </w:r>
          </w:p>
        </w:tc>
      </w:tr>
      <w:tr w:rsidR="00096201" w:rsidRPr="00096201" w14:paraId="6A60B4A7" w14:textId="77777777" w:rsidTr="00096201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802D151" w14:textId="77777777" w:rsidR="00096201" w:rsidRPr="00096201" w:rsidRDefault="00096201" w:rsidP="00C47FE0">
            <w:pPr>
              <w:pStyle w:val="NormalArial"/>
              <w:spacing w:before="120" w:after="120"/>
              <w:rPr>
                <w:b/>
                <w:bCs/>
              </w:rPr>
            </w:pPr>
            <w:r w:rsidRPr="00096201">
              <w:rPr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1F2505EA" w14:textId="77777777" w:rsidR="00096201" w:rsidRPr="00096201" w:rsidRDefault="00096201" w:rsidP="00096201">
            <w:pPr>
              <w:pStyle w:val="NormalArial"/>
              <w:rPr>
                <w:b/>
                <w:bCs/>
              </w:rPr>
            </w:pPr>
            <w:r w:rsidRPr="00096201">
              <w:t>To be determined</w:t>
            </w:r>
          </w:p>
        </w:tc>
      </w:tr>
    </w:tbl>
    <w:p w14:paraId="5DCAA294" w14:textId="77777777" w:rsidR="00096201" w:rsidRPr="0030232A" w:rsidRDefault="00096201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598E38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DD808A" w14:textId="0E0FE250" w:rsidR="00DD15F3" w:rsidRPr="00DD15F3" w:rsidRDefault="009A3772" w:rsidP="00210F1A">
            <w:pPr>
              <w:pStyle w:val="Header"/>
              <w:jc w:val="center"/>
            </w:pPr>
            <w:r>
              <w:t>Sponsor</w:t>
            </w:r>
          </w:p>
        </w:tc>
      </w:tr>
      <w:tr w:rsidR="00DD15F3" w14:paraId="0BBFA8E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55EABF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BF89D83" w14:textId="6B37B3E7" w:rsidR="00DD15F3" w:rsidRDefault="00DD15F3" w:rsidP="00DD15F3">
            <w:pPr>
              <w:pStyle w:val="NormalArial"/>
            </w:pPr>
            <w:r>
              <w:rPr>
                <w:rFonts w:cs="Arial"/>
              </w:rPr>
              <w:t>Ann Boren</w:t>
            </w:r>
          </w:p>
        </w:tc>
      </w:tr>
      <w:tr w:rsidR="00DD15F3" w14:paraId="21C4284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2C022CD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003EDBD" w14:textId="52FD9E4D" w:rsidR="00DD15F3" w:rsidRDefault="008F5F22" w:rsidP="00DD15F3">
            <w:pPr>
              <w:pStyle w:val="NormalArial"/>
            </w:pPr>
            <w:hyperlink r:id="rId20" w:history="1">
              <w:r w:rsidR="00DD15F3" w:rsidRPr="00EB4A36">
                <w:rPr>
                  <w:rStyle w:val="Hyperlink"/>
                  <w:rFonts w:cs="Arial"/>
                </w:rPr>
                <w:t>Ann.Boren@ercot.com</w:t>
              </w:r>
            </w:hyperlink>
            <w:r w:rsidR="00DD15F3">
              <w:rPr>
                <w:rFonts w:cs="Arial"/>
              </w:rPr>
              <w:t xml:space="preserve"> </w:t>
            </w:r>
            <w:r w:rsidR="00DD15F3" w:rsidRPr="006808F1">
              <w:rPr>
                <w:rFonts w:cs="Arial"/>
              </w:rPr>
              <w:t xml:space="preserve">  </w:t>
            </w:r>
          </w:p>
        </w:tc>
      </w:tr>
      <w:tr w:rsidR="00DD15F3" w14:paraId="178C681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D4A039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1B794D05" w14:textId="66AED3B3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ERCOT</w:t>
            </w:r>
          </w:p>
        </w:tc>
      </w:tr>
      <w:tr w:rsidR="00DD15F3" w14:paraId="0DA565B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2522A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296C8E3" w14:textId="5BFC7129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</w:t>
            </w:r>
            <w:r>
              <w:rPr>
                <w:rFonts w:cs="Arial"/>
              </w:rPr>
              <w:t>248-6465</w:t>
            </w:r>
          </w:p>
        </w:tc>
      </w:tr>
      <w:tr w:rsidR="00DD15F3" w14:paraId="4A2C012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D3BD3C5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B37E3D4" w14:textId="77777777" w:rsidR="00DD15F3" w:rsidRDefault="00DD15F3" w:rsidP="00DD15F3">
            <w:pPr>
              <w:pStyle w:val="NormalArial"/>
            </w:pPr>
          </w:p>
        </w:tc>
      </w:tr>
      <w:tr w:rsidR="00DD15F3" w14:paraId="31AFB0E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3477FE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EC0605" w14:textId="7E8E2AC0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Not Applicable</w:t>
            </w:r>
          </w:p>
        </w:tc>
      </w:tr>
    </w:tbl>
    <w:p w14:paraId="3C21710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770243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9F9990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lastRenderedPageBreak/>
              <w:t>Market Rules Staff Contact</w:t>
            </w:r>
          </w:p>
        </w:tc>
      </w:tr>
      <w:tr w:rsidR="00DD15F3" w:rsidRPr="00D56D61" w14:paraId="49D9D8B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42B26AF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5677B7FA" w14:textId="2DF1B6DF" w:rsidR="00DD15F3" w:rsidRPr="00D56D61" w:rsidRDefault="00DD15F3" w:rsidP="00DD15F3">
            <w:pPr>
              <w:pStyle w:val="NormalArial"/>
            </w:pPr>
            <w:r w:rsidRPr="006808F1">
              <w:rPr>
                <w:rFonts w:cs="Arial"/>
              </w:rPr>
              <w:t>Brittney Albracht</w:t>
            </w:r>
          </w:p>
        </w:tc>
      </w:tr>
      <w:tr w:rsidR="00DD15F3" w:rsidRPr="00D56D61" w14:paraId="74B3C12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55B0D90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124328A" w14:textId="2D014BD9" w:rsidR="00DD15F3" w:rsidRPr="00D56D61" w:rsidRDefault="008F5F22" w:rsidP="00DD15F3">
            <w:pPr>
              <w:pStyle w:val="NormalArial"/>
            </w:pPr>
            <w:hyperlink r:id="rId21" w:history="1">
              <w:r w:rsidR="00DD15F3" w:rsidRPr="006808F1">
                <w:rPr>
                  <w:rStyle w:val="Hyperlink"/>
                  <w:rFonts w:cs="Arial"/>
                </w:rPr>
                <w:t>Brittney.Albracht@ercot.com</w:t>
              </w:r>
            </w:hyperlink>
            <w:r w:rsidR="00DD15F3" w:rsidRPr="006808F1">
              <w:rPr>
                <w:rFonts w:cs="Arial"/>
              </w:rPr>
              <w:t xml:space="preserve"> </w:t>
            </w:r>
          </w:p>
        </w:tc>
      </w:tr>
      <w:tr w:rsidR="00DD15F3" w:rsidRPr="005370B5" w14:paraId="7A7BB67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F06F4E1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8ED1642" w14:textId="25C79E92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512-225-7027</w:t>
            </w:r>
          </w:p>
        </w:tc>
      </w:tr>
    </w:tbl>
    <w:p w14:paraId="291E3536" w14:textId="3F545B13" w:rsidR="00C86E48" w:rsidRDefault="00C86E48" w:rsidP="00C86E48">
      <w:pPr>
        <w:tabs>
          <w:tab w:val="num" w:pos="0"/>
          <w:tab w:val="left" w:pos="2490"/>
        </w:tabs>
        <w:rPr>
          <w:rFonts w:ascii="Arial" w:hAnsi="Arial" w:cs="Arial"/>
        </w:rPr>
      </w:pPr>
    </w:p>
    <w:tbl>
      <w:tblPr>
        <w:tblW w:w="1035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7560"/>
      </w:tblGrid>
      <w:tr w:rsidR="00096201" w:rsidRPr="00096201" w14:paraId="7A4D91F2" w14:textId="77777777" w:rsidTr="00096201">
        <w:trPr>
          <w:trHeight w:val="432"/>
        </w:trPr>
        <w:tc>
          <w:tcPr>
            <w:tcW w:w="10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851398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jc w:val="center"/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Comments Received</w:t>
            </w:r>
          </w:p>
        </w:tc>
      </w:tr>
      <w:tr w:rsidR="00096201" w:rsidRPr="00096201" w14:paraId="57B8B666" w14:textId="77777777" w:rsidTr="00096201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E4E80E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0D5E" w14:textId="77777777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  <w:b/>
              </w:rPr>
            </w:pPr>
            <w:r w:rsidRPr="00096201">
              <w:rPr>
                <w:rFonts w:ascii="Arial" w:hAnsi="Arial" w:cs="Arial"/>
                <w:b/>
              </w:rPr>
              <w:t>Comment Summary</w:t>
            </w:r>
          </w:p>
        </w:tc>
      </w:tr>
      <w:tr w:rsidR="00096201" w:rsidRPr="00096201" w14:paraId="43B144D6" w14:textId="77777777" w:rsidTr="00096201">
        <w:trPr>
          <w:trHeight w:val="432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A4C6E" w14:textId="18EA09F9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0EF3" w14:textId="1CDE6E2C" w:rsidR="00096201" w:rsidRPr="00096201" w:rsidRDefault="00096201" w:rsidP="00096201">
            <w:pPr>
              <w:tabs>
                <w:tab w:val="num" w:pos="0"/>
                <w:tab w:val="left" w:pos="2490"/>
              </w:tabs>
              <w:rPr>
                <w:rFonts w:ascii="Arial" w:hAnsi="Arial" w:cs="Arial"/>
              </w:rPr>
            </w:pPr>
          </w:p>
        </w:tc>
      </w:tr>
    </w:tbl>
    <w:p w14:paraId="6C7DBCB1" w14:textId="77777777" w:rsidR="00096201" w:rsidRPr="00C86E48" w:rsidRDefault="00096201" w:rsidP="00C86E48">
      <w:pPr>
        <w:tabs>
          <w:tab w:val="num" w:pos="0"/>
          <w:tab w:val="left" w:pos="249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86E48" w:rsidRPr="00C86E48" w14:paraId="2A1CD4EF" w14:textId="77777777" w:rsidTr="003B5DA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C1636" w14:textId="77777777" w:rsidR="00C86E48" w:rsidRPr="00C86E48" w:rsidRDefault="00C86E48" w:rsidP="003B5DAE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86E48">
              <w:rPr>
                <w:rFonts w:ascii="Arial" w:hAnsi="Arial" w:cs="Arial"/>
                <w:b/>
                <w:bCs/>
                <w:color w:val="000000" w:themeColor="text1"/>
              </w:rPr>
              <w:t>Market Rules Notes</w:t>
            </w:r>
          </w:p>
        </w:tc>
      </w:tr>
    </w:tbl>
    <w:p w14:paraId="3E143ABD" w14:textId="48756F86" w:rsidR="00C86E48" w:rsidRDefault="00C86E48" w:rsidP="00C86E48">
      <w:pPr>
        <w:pStyle w:val="NormalArial"/>
        <w:spacing w:before="120" w:after="120"/>
        <w:rPr>
          <w:rFonts w:cs="Arial"/>
          <w:color w:val="000000" w:themeColor="text1"/>
        </w:rPr>
      </w:pPr>
      <w:r w:rsidRPr="00C86E48">
        <w:rPr>
          <w:rFonts w:cs="Arial"/>
          <w:color w:val="000000" w:themeColor="text1"/>
        </w:rPr>
        <w:t>To improve transparency, existing Other Binding Document language for new Section 12, Attachment B, is represented as blackline, with only proposed changes marked as redline.</w:t>
      </w:r>
    </w:p>
    <w:p w14:paraId="22527A8A" w14:textId="77777777" w:rsidR="009C51B9" w:rsidRPr="00DC73DB" w:rsidRDefault="009C51B9" w:rsidP="009C51B9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DC73DB">
        <w:rPr>
          <w:rFonts w:ascii="Arial" w:hAnsi="Arial" w:cs="Arial"/>
        </w:rPr>
        <w:t xml:space="preserve">Please note the following </w:t>
      </w:r>
      <w:r>
        <w:rPr>
          <w:rFonts w:ascii="Arial" w:hAnsi="Arial" w:cs="Arial"/>
        </w:rPr>
        <w:t>SMOG</w:t>
      </w:r>
      <w:r w:rsidRPr="00DC73DB">
        <w:rPr>
          <w:rFonts w:ascii="Arial" w:hAnsi="Arial" w:cs="Arial"/>
        </w:rPr>
        <w:t>RR(s) also propose revisions to the following section(s):</w:t>
      </w:r>
    </w:p>
    <w:p w14:paraId="5133D0FB" w14:textId="5B7D542E" w:rsidR="009C51B9" w:rsidRPr="00DC73DB" w:rsidRDefault="009C51B9" w:rsidP="009C51B9">
      <w:pPr>
        <w:pStyle w:val="ListParagraph"/>
        <w:numPr>
          <w:ilvl w:val="0"/>
          <w:numId w:val="21"/>
        </w:numPr>
        <w:tabs>
          <w:tab w:val="num" w:pos="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SMOG</w:t>
      </w:r>
      <w:r w:rsidRPr="00DC73DB">
        <w:rPr>
          <w:rFonts w:ascii="Arial" w:hAnsi="Arial" w:cs="Arial"/>
          <w:sz w:val="24"/>
          <w:szCs w:val="24"/>
        </w:rPr>
        <w:t>RR</w:t>
      </w:r>
      <w:r>
        <w:rPr>
          <w:rFonts w:ascii="Arial" w:hAnsi="Arial" w:cs="Arial"/>
          <w:sz w:val="24"/>
          <w:szCs w:val="24"/>
        </w:rPr>
        <w:t>027</w:t>
      </w:r>
      <w:r w:rsidRPr="00DC73DB">
        <w:rPr>
          <w:rFonts w:ascii="Arial" w:hAnsi="Arial" w:cs="Arial"/>
          <w:sz w:val="24"/>
          <w:szCs w:val="24"/>
        </w:rPr>
        <w:t xml:space="preserve">, </w:t>
      </w:r>
      <w:r w:rsidRPr="009C51B9">
        <w:rPr>
          <w:rFonts w:ascii="Arial" w:hAnsi="Arial" w:cs="Arial"/>
          <w:sz w:val="24"/>
          <w:szCs w:val="24"/>
        </w:rPr>
        <w:t>Move OBD to Settlement Metering Operating Guide – EPS Metering Design Proposal</w:t>
      </w:r>
    </w:p>
    <w:p w14:paraId="5C444ACF" w14:textId="4BE506A6" w:rsidR="009C51B9" w:rsidRPr="00C86E48" w:rsidRDefault="009C51B9" w:rsidP="009C51B9">
      <w:pPr>
        <w:pStyle w:val="NormalArial"/>
        <w:numPr>
          <w:ilvl w:val="1"/>
          <w:numId w:val="21"/>
        </w:numPr>
        <w:spacing w:after="240"/>
        <w:rPr>
          <w:rFonts w:cs="Arial"/>
          <w:color w:val="000000" w:themeColor="text1"/>
        </w:rPr>
      </w:pPr>
      <w:r w:rsidRPr="00DC73DB">
        <w:rPr>
          <w:rFonts w:cs="Arial"/>
        </w:rPr>
        <w:t xml:space="preserve">Section </w:t>
      </w:r>
      <w:r>
        <w:rPr>
          <w:rFonts w:cs="Arial"/>
        </w:rPr>
        <w:t>3.4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46ED03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0BF2CE" w14:textId="77777777" w:rsidR="009A3772" w:rsidRDefault="00F44D03" w:rsidP="00F44D03">
            <w:pPr>
              <w:pStyle w:val="Header"/>
              <w:jc w:val="center"/>
            </w:pPr>
            <w:r>
              <w:t>Proposed</w:t>
            </w:r>
            <w:r w:rsidR="008415AB">
              <w:t xml:space="preserve"> </w:t>
            </w:r>
            <w:r w:rsidR="004E37AA">
              <w:t>Guide</w:t>
            </w:r>
            <w:r w:rsidR="009A3772">
              <w:t xml:space="preserve"> Language Revision</w:t>
            </w:r>
          </w:p>
        </w:tc>
      </w:tr>
    </w:tbl>
    <w:p w14:paraId="248E23E4" w14:textId="77777777" w:rsidR="00210F1A" w:rsidRDefault="00210F1A" w:rsidP="00210F1A">
      <w:pPr>
        <w:pStyle w:val="Heading2"/>
        <w:numPr>
          <w:ilvl w:val="0"/>
          <w:numId w:val="0"/>
        </w:numPr>
      </w:pPr>
      <w:bookmarkStart w:id="0" w:name="_Toc120506562"/>
      <w:bookmarkStart w:id="1" w:name="_Toc246216070"/>
      <w:bookmarkStart w:id="2" w:name="_Toc136294498"/>
      <w:r w:rsidRPr="0028081A">
        <w:t>3.4</w:t>
      </w:r>
      <w:r w:rsidRPr="0028081A">
        <w:tab/>
        <w:t>EPS Metering Facility Processes and Forms</w:t>
      </w:r>
      <w:bookmarkEnd w:id="0"/>
      <w:bookmarkEnd w:id="1"/>
      <w:bookmarkEnd w:id="2"/>
    </w:p>
    <w:p w14:paraId="65AD16A9" w14:textId="01938102" w:rsidR="00210F1A" w:rsidRDefault="00210F1A" w:rsidP="00210F1A">
      <w:pPr>
        <w:suppressAutoHyphens/>
        <w:spacing w:after="240"/>
        <w:ind w:left="720" w:hanging="720"/>
      </w:pPr>
      <w:r>
        <w:t>(1)</w:t>
      </w:r>
      <w:r>
        <w:tab/>
      </w:r>
      <w:r w:rsidRPr="0028081A">
        <w:t xml:space="preserve">ERCOT shall make all reasonable efforts to establish consensus </w:t>
      </w:r>
      <w:del w:id="3" w:author="ERCOT" w:date="2023-12-14T11:18:00Z">
        <w:r w:rsidRPr="0028081A" w:rsidDel="005E514F">
          <w:delText xml:space="preserve">for all revisions to any existing or new procedures or forms </w:delText>
        </w:r>
      </w:del>
      <w:r w:rsidRPr="0028081A">
        <w:t xml:space="preserve">in discussions with the </w:t>
      </w:r>
      <w:r>
        <w:t>Metering Working Group (</w:t>
      </w:r>
      <w:r w:rsidRPr="0028081A">
        <w:t>MWG</w:t>
      </w:r>
      <w:r>
        <w:t>)</w:t>
      </w:r>
      <w:r w:rsidRPr="0028081A">
        <w:t xml:space="preserve"> prior to implementation</w:t>
      </w:r>
      <w:ins w:id="4" w:author="ERCOT" w:date="2023-12-14T11:18:00Z">
        <w:r w:rsidR="005E514F">
          <w:t xml:space="preserve"> of substantive revisions to existing or proposed EPS Metering Facility forms listed on the ERCOT-Polled Sett</w:t>
        </w:r>
      </w:ins>
      <w:ins w:id="5" w:author="ERCOT" w:date="2023-12-14T11:19:00Z">
        <w:r w:rsidR="005E514F">
          <w:t>lement Metering webpage</w:t>
        </w:r>
      </w:ins>
      <w:del w:id="6" w:author="ERCOT" w:date="2023-12-14T11:19:00Z">
        <w:r w:rsidRPr="0028081A" w:rsidDel="005E514F">
          <w:delText xml:space="preserve">.  </w:delText>
        </w:r>
        <w:r w:rsidDel="005E514F">
          <w:delText>Unless included in Section 11, Appendices, s</w:delText>
        </w:r>
        <w:r w:rsidRPr="0028081A" w:rsidDel="005E514F">
          <w:delText>uch processes and forms shall be located on the ERCOT website</w:delText>
        </w:r>
      </w:del>
      <w:r w:rsidRPr="0028081A">
        <w:t>.</w:t>
      </w:r>
    </w:p>
    <w:p w14:paraId="28963814" w14:textId="2418C793" w:rsidR="000A7E39" w:rsidRDefault="000A7E39" w:rsidP="00210F1A">
      <w:pPr>
        <w:suppressAutoHyphens/>
        <w:spacing w:after="240"/>
        <w:ind w:left="720" w:hanging="720"/>
        <w:sectPr w:rsidR="000A7E39">
          <w:headerReference w:type="default" r:id="rId22"/>
          <w:footerReference w:type="even" r:id="rId23"/>
          <w:footerReference w:type="default" r:id="rId24"/>
          <w:footerReference w:type="first" r:id="rId25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9237500" w14:textId="65094040" w:rsidR="009A3772" w:rsidRPr="00DD15F3" w:rsidRDefault="009A3772" w:rsidP="00210F1A">
      <w:pPr>
        <w:jc w:val="center"/>
        <w:rPr>
          <w:b/>
          <w:bCs/>
          <w:sz w:val="36"/>
          <w:szCs w:val="36"/>
        </w:rPr>
      </w:pPr>
    </w:p>
    <w:p w14:paraId="2EF2CD30" w14:textId="33B68088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7B6DAFEE" w14:textId="3A032516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5B29EED" w14:textId="5087AD15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0007E74F" w14:textId="0234C5C8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3D9433FE" w14:textId="77777777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4ACC0172" w14:textId="55FAEB9A" w:rsidR="00DD15F3" w:rsidRDefault="00DD15F3" w:rsidP="00DD15F3">
      <w:pPr>
        <w:jc w:val="center"/>
        <w:rPr>
          <w:b/>
          <w:bCs/>
          <w:sz w:val="36"/>
          <w:szCs w:val="36"/>
        </w:rPr>
      </w:pPr>
      <w:ins w:id="7" w:author="ERCOT" w:date="2023-12-14T10:46:00Z">
        <w:r w:rsidRPr="00DD15F3">
          <w:rPr>
            <w:b/>
            <w:bCs/>
            <w:sz w:val="36"/>
            <w:szCs w:val="36"/>
          </w:rPr>
          <w:t>ERCOT Settlement Metering Operating Guide</w:t>
        </w:r>
      </w:ins>
    </w:p>
    <w:p w14:paraId="162D5089" w14:textId="77777777" w:rsidR="00DD15F3" w:rsidRPr="00DD15F3" w:rsidRDefault="00DD15F3" w:rsidP="00DD15F3">
      <w:pPr>
        <w:jc w:val="center"/>
        <w:rPr>
          <w:ins w:id="8" w:author="ERCOT" w:date="2023-12-14T10:46:00Z"/>
          <w:b/>
          <w:bCs/>
          <w:sz w:val="36"/>
          <w:szCs w:val="36"/>
        </w:rPr>
      </w:pPr>
    </w:p>
    <w:p w14:paraId="6BA9BEAA" w14:textId="15BB9142" w:rsidR="00DD15F3" w:rsidRDefault="00DD15F3" w:rsidP="00DD15F3">
      <w:pPr>
        <w:jc w:val="center"/>
        <w:rPr>
          <w:b/>
          <w:bCs/>
          <w:sz w:val="36"/>
          <w:szCs w:val="36"/>
        </w:rPr>
      </w:pPr>
      <w:ins w:id="9" w:author="ERCOT" w:date="2023-12-14T10:46:00Z">
        <w:r w:rsidRPr="00DD15F3">
          <w:rPr>
            <w:b/>
            <w:bCs/>
            <w:sz w:val="36"/>
            <w:szCs w:val="36"/>
          </w:rPr>
          <w:t>Section 12</w:t>
        </w:r>
      </w:ins>
    </w:p>
    <w:p w14:paraId="57C04A25" w14:textId="77777777" w:rsidR="00DD15F3" w:rsidRPr="00DD15F3" w:rsidRDefault="00DD15F3" w:rsidP="00DD15F3">
      <w:pPr>
        <w:jc w:val="center"/>
        <w:rPr>
          <w:ins w:id="10" w:author="ERCOT" w:date="2023-12-14T10:46:00Z"/>
          <w:b/>
          <w:bCs/>
          <w:sz w:val="36"/>
          <w:szCs w:val="36"/>
        </w:rPr>
      </w:pPr>
    </w:p>
    <w:p w14:paraId="755DEDA2" w14:textId="60AD1F26" w:rsidR="00DD15F3" w:rsidRDefault="00DD15F3" w:rsidP="00DD15F3">
      <w:pPr>
        <w:jc w:val="center"/>
        <w:rPr>
          <w:b/>
          <w:bCs/>
          <w:sz w:val="36"/>
          <w:szCs w:val="36"/>
        </w:rPr>
      </w:pPr>
      <w:ins w:id="11" w:author="ERCOT" w:date="2023-12-14T10:46:00Z">
        <w:r w:rsidRPr="00DD15F3">
          <w:rPr>
            <w:b/>
            <w:bCs/>
            <w:sz w:val="36"/>
            <w:szCs w:val="36"/>
          </w:rPr>
          <w:t>Attachment B</w:t>
        </w:r>
      </w:ins>
    </w:p>
    <w:p w14:paraId="6C90E0C6" w14:textId="68003B34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6BEC3598" w14:textId="77777777" w:rsidR="00DD15F3" w:rsidRPr="00DD15F3" w:rsidRDefault="00DD15F3" w:rsidP="00DD15F3">
      <w:pPr>
        <w:jc w:val="center"/>
        <w:rPr>
          <w:ins w:id="12" w:author="ERCOT" w:date="2023-12-14T10:46:00Z"/>
          <w:b/>
          <w:bCs/>
          <w:sz w:val="36"/>
          <w:szCs w:val="36"/>
        </w:rPr>
      </w:pPr>
    </w:p>
    <w:p w14:paraId="035CA610" w14:textId="6FE18F8C" w:rsidR="00DD15F3" w:rsidRPr="00DD15F3" w:rsidRDefault="00DD15F3" w:rsidP="00DD15F3">
      <w:pPr>
        <w:jc w:val="center"/>
        <w:rPr>
          <w:ins w:id="13" w:author="ERCOT" w:date="2023-12-14T10:46:00Z"/>
          <w:b/>
          <w:bCs/>
          <w:sz w:val="36"/>
          <w:szCs w:val="36"/>
        </w:rPr>
      </w:pPr>
    </w:p>
    <w:p w14:paraId="3B4CE931" w14:textId="50A41691" w:rsidR="00DD15F3" w:rsidRPr="00DD15F3" w:rsidRDefault="00DD15F3" w:rsidP="00DD15F3">
      <w:pPr>
        <w:jc w:val="center"/>
        <w:rPr>
          <w:ins w:id="14" w:author="ERCOT" w:date="2023-12-14T10:46:00Z"/>
          <w:b/>
          <w:bCs/>
          <w:sz w:val="36"/>
          <w:szCs w:val="36"/>
        </w:rPr>
      </w:pPr>
      <w:ins w:id="15" w:author="ERCOT" w:date="2023-12-14T10:46:00Z">
        <w:r w:rsidRPr="00DD15F3">
          <w:rPr>
            <w:b/>
            <w:bCs/>
            <w:sz w:val="36"/>
            <w:szCs w:val="36"/>
          </w:rPr>
          <w:t>EPS Metering Facility Temporary Exemption Request</w:t>
        </w:r>
      </w:ins>
    </w:p>
    <w:p w14:paraId="4202A2C6" w14:textId="07209EC5" w:rsidR="00DD15F3" w:rsidRPr="00DD15F3" w:rsidRDefault="00DD15F3" w:rsidP="00DD15F3">
      <w:pPr>
        <w:jc w:val="center"/>
        <w:rPr>
          <w:ins w:id="16" w:author="ERCOT" w:date="2023-12-14T10:46:00Z"/>
          <w:b/>
          <w:bCs/>
          <w:sz w:val="36"/>
          <w:szCs w:val="36"/>
        </w:rPr>
      </w:pPr>
      <w:ins w:id="17" w:author="ERCOT" w:date="2023-12-14T10:46:00Z">
        <w:r w:rsidRPr="00DD15F3">
          <w:rPr>
            <w:b/>
            <w:bCs/>
            <w:sz w:val="36"/>
            <w:szCs w:val="36"/>
          </w:rPr>
          <w:t>Application Form</w:t>
        </w:r>
      </w:ins>
    </w:p>
    <w:p w14:paraId="5ED285CC" w14:textId="2E19CF11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F297A5F" w14:textId="77777777" w:rsidR="00DD15F3" w:rsidRPr="00DD15F3" w:rsidRDefault="00DD15F3" w:rsidP="00DD15F3">
      <w:pPr>
        <w:jc w:val="center"/>
        <w:rPr>
          <w:ins w:id="18" w:author="ERCOT" w:date="2023-12-14T10:46:00Z"/>
          <w:b/>
          <w:bCs/>
          <w:sz w:val="36"/>
          <w:szCs w:val="36"/>
        </w:rPr>
      </w:pPr>
    </w:p>
    <w:p w14:paraId="43623197" w14:textId="77777777" w:rsidR="00DD15F3" w:rsidRDefault="00DD15F3" w:rsidP="00DD15F3">
      <w:pPr>
        <w:jc w:val="center"/>
        <w:rPr>
          <w:b/>
          <w:bCs/>
          <w:sz w:val="28"/>
          <w:szCs w:val="28"/>
        </w:rPr>
        <w:sectPr w:rsidR="00DD15F3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ins w:id="19" w:author="ERCOT" w:date="2023-12-14T10:46:00Z">
        <w:r w:rsidRPr="00DD15F3">
          <w:rPr>
            <w:b/>
            <w:bCs/>
            <w:sz w:val="28"/>
            <w:szCs w:val="28"/>
          </w:rPr>
          <w:t>Date TBD</w:t>
        </w:r>
      </w:ins>
    </w:p>
    <w:tbl>
      <w:tblPr>
        <w:tblW w:w="93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440"/>
        <w:gridCol w:w="360"/>
        <w:gridCol w:w="900"/>
        <w:gridCol w:w="720"/>
        <w:gridCol w:w="360"/>
        <w:gridCol w:w="720"/>
        <w:gridCol w:w="360"/>
        <w:gridCol w:w="607"/>
        <w:gridCol w:w="2070"/>
      </w:tblGrid>
      <w:tr w:rsidR="00DD15F3" w:rsidRPr="00DD15F3" w14:paraId="71FA353D" w14:textId="77777777" w:rsidTr="00DD15F3">
        <w:trPr>
          <w:cantSplit/>
          <w:trHeight w:val="530"/>
        </w:trPr>
        <w:tc>
          <w:tcPr>
            <w:tcW w:w="5580" w:type="dxa"/>
            <w:gridSpan w:val="7"/>
            <w:shd w:val="clear" w:color="auto" w:fill="E6E6E6"/>
            <w:vAlign w:val="center"/>
          </w:tcPr>
          <w:p w14:paraId="1E4A1E0E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Application Form for an EPS Metering Facility Temporary Exemption Request </w:t>
            </w:r>
          </w:p>
          <w:p w14:paraId="1C6FC90B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i/>
                <w:iCs/>
                <w:sz w:val="22"/>
                <w:szCs w:val="20"/>
              </w:rPr>
              <w:t>Submit completed form to epsmetering@ercot.com</w:t>
            </w:r>
          </w:p>
        </w:tc>
        <w:tc>
          <w:tcPr>
            <w:tcW w:w="1687" w:type="dxa"/>
            <w:gridSpan w:val="3"/>
            <w:vAlign w:val="center"/>
          </w:tcPr>
          <w:p w14:paraId="0780693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Application Date</w:t>
            </w:r>
          </w:p>
        </w:tc>
        <w:tc>
          <w:tcPr>
            <w:tcW w:w="2070" w:type="dxa"/>
            <w:vAlign w:val="center"/>
          </w:tcPr>
          <w:p w14:paraId="645027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2332EC5B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26D968F6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Name</w:t>
            </w:r>
          </w:p>
        </w:tc>
        <w:tc>
          <w:tcPr>
            <w:tcW w:w="3420" w:type="dxa"/>
            <w:gridSpan w:val="4"/>
            <w:vAlign w:val="center"/>
          </w:tcPr>
          <w:p w14:paraId="7D9C6C5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47" w:type="dxa"/>
            <w:gridSpan w:val="4"/>
            <w:vAlign w:val="center"/>
          </w:tcPr>
          <w:p w14:paraId="74F4868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Phone #</w:t>
            </w:r>
          </w:p>
        </w:tc>
        <w:tc>
          <w:tcPr>
            <w:tcW w:w="2070" w:type="dxa"/>
            <w:vAlign w:val="center"/>
          </w:tcPr>
          <w:p w14:paraId="63D95230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E9C74CF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73A22EA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Project #</w:t>
            </w:r>
          </w:p>
        </w:tc>
        <w:tc>
          <w:tcPr>
            <w:tcW w:w="3420" w:type="dxa"/>
            <w:gridSpan w:val="4"/>
            <w:vAlign w:val="center"/>
          </w:tcPr>
          <w:p w14:paraId="2FE3D2F2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52205C8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Name</w:t>
            </w:r>
          </w:p>
        </w:tc>
        <w:tc>
          <w:tcPr>
            <w:tcW w:w="2677" w:type="dxa"/>
            <w:gridSpan w:val="2"/>
            <w:vAlign w:val="center"/>
          </w:tcPr>
          <w:p w14:paraId="3E89FC2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BD08AB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33A0BF4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Approval Date</w:t>
            </w:r>
          </w:p>
        </w:tc>
        <w:tc>
          <w:tcPr>
            <w:tcW w:w="5737" w:type="dxa"/>
            <w:gridSpan w:val="7"/>
            <w:vAlign w:val="center"/>
          </w:tcPr>
          <w:p w14:paraId="44E978E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16A13722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1A6662ED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Facility Name</w:t>
            </w:r>
          </w:p>
        </w:tc>
        <w:tc>
          <w:tcPr>
            <w:tcW w:w="5737" w:type="dxa"/>
            <w:gridSpan w:val="7"/>
            <w:vAlign w:val="center"/>
          </w:tcPr>
          <w:p w14:paraId="64EDEC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FBFEFA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41CCC69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Unit or Load Name</w:t>
            </w:r>
          </w:p>
        </w:tc>
        <w:tc>
          <w:tcPr>
            <w:tcW w:w="5737" w:type="dxa"/>
            <w:gridSpan w:val="7"/>
            <w:vAlign w:val="center"/>
          </w:tcPr>
          <w:p w14:paraId="67EBE51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48D8EE8D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159CD2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Meter ID</w:t>
            </w:r>
          </w:p>
        </w:tc>
        <w:tc>
          <w:tcPr>
            <w:tcW w:w="5737" w:type="dxa"/>
            <w:gridSpan w:val="7"/>
            <w:vAlign w:val="center"/>
          </w:tcPr>
          <w:p w14:paraId="4D1F67A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7B1E4C4" w14:textId="77777777" w:rsidTr="00DD15F3">
        <w:trPr>
          <w:cantSplit/>
          <w:trHeight w:val="252"/>
        </w:trPr>
        <w:tc>
          <w:tcPr>
            <w:tcW w:w="3600" w:type="dxa"/>
            <w:gridSpan w:val="4"/>
            <w:vMerge w:val="restart"/>
            <w:vAlign w:val="center"/>
          </w:tcPr>
          <w:p w14:paraId="4544727C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 xml:space="preserve"> Resource owner contact that has agreed to this exemption request.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6DE8E206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Name</w:t>
            </w: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1A33FE5D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E-mail</w:t>
            </w:r>
          </w:p>
        </w:tc>
      </w:tr>
      <w:tr w:rsidR="00DD15F3" w:rsidRPr="00DD15F3" w14:paraId="519B3942" w14:textId="77777777" w:rsidTr="00DD15F3">
        <w:trPr>
          <w:cantSplit/>
          <w:trHeight w:val="251"/>
        </w:trPr>
        <w:tc>
          <w:tcPr>
            <w:tcW w:w="360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EA208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0937580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2B3955BF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04AB3686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4AF06DA5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a detailed description of the exemption request below</w:t>
            </w:r>
          </w:p>
        </w:tc>
      </w:tr>
      <w:tr w:rsidR="00DD15F3" w:rsidRPr="00DD15F3" w14:paraId="314423B1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3757758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9C5B3F2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E1A15DE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the relevant section of Protocols or SMOG the exemption will apply to</w:t>
            </w:r>
          </w:p>
        </w:tc>
      </w:tr>
      <w:tr w:rsidR="00DD15F3" w:rsidRPr="00DD15F3" w14:paraId="595E7BDB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609543F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742F5FEC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8C261D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 xml:space="preserve">Provide a detailed statement on the reason for seeking the exemption </w:t>
            </w:r>
          </w:p>
        </w:tc>
      </w:tr>
      <w:tr w:rsidR="00DD15F3" w:rsidRPr="00DD15F3" w14:paraId="392DB3AB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587FC8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58450B7F" w14:textId="77777777" w:rsidTr="00DD15F3">
        <w:trPr>
          <w:cantSplit/>
          <w:trHeight w:val="390"/>
        </w:trPr>
        <w:tc>
          <w:tcPr>
            <w:tcW w:w="3240" w:type="dxa"/>
            <w:gridSpan w:val="3"/>
            <w:vAlign w:val="center"/>
          </w:tcPr>
          <w:p w14:paraId="29526F8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Start Date of exemption</w:t>
            </w:r>
          </w:p>
        </w:tc>
        <w:tc>
          <w:tcPr>
            <w:tcW w:w="6097" w:type="dxa"/>
            <w:gridSpan w:val="8"/>
            <w:vAlign w:val="center"/>
          </w:tcPr>
          <w:p w14:paraId="5A8C6D2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D931BB2" w14:textId="77777777" w:rsidTr="00DD15F3">
        <w:trPr>
          <w:cantSplit/>
          <w:trHeight w:val="390"/>
        </w:trPr>
        <w:tc>
          <w:tcPr>
            <w:tcW w:w="3240" w:type="dxa"/>
            <w:gridSpan w:val="3"/>
            <w:tcBorders>
              <w:bottom w:val="single" w:sz="4" w:space="0" w:color="auto"/>
            </w:tcBorders>
            <w:vAlign w:val="center"/>
          </w:tcPr>
          <w:p w14:paraId="6BD6F128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Stop Date of exemption</w:t>
            </w:r>
          </w:p>
        </w:tc>
        <w:tc>
          <w:tcPr>
            <w:tcW w:w="6097" w:type="dxa"/>
            <w:gridSpan w:val="8"/>
            <w:tcBorders>
              <w:bottom w:val="single" w:sz="4" w:space="0" w:color="auto"/>
            </w:tcBorders>
            <w:vAlign w:val="center"/>
          </w:tcPr>
          <w:p w14:paraId="2FEE8C8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1FC91C70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E6E6E6"/>
            <w:vAlign w:val="center"/>
          </w:tcPr>
          <w:p w14:paraId="3F9A5C06" w14:textId="77777777" w:rsidR="00DD15F3" w:rsidRPr="00DD15F3" w:rsidRDefault="00DD15F3" w:rsidP="00DD15F3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Note: If the proposed start or stop dates change, notify </w:t>
            </w:r>
            <w:hyperlink r:id="rId26" w:history="1">
              <w:r w:rsidRPr="00DD15F3">
                <w:rPr>
                  <w:rFonts w:ascii="Arial" w:hAnsi="Arial" w:cs="Arial"/>
                  <w:b/>
                  <w:bCs/>
                  <w:i/>
                  <w:iCs/>
                  <w:color w:val="00AEC7"/>
                  <w:sz w:val="22"/>
                  <w:u w:val="single"/>
                </w:rPr>
                <w:t>epsmetering@ercot.com</w:t>
              </w:r>
            </w:hyperlink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 with the changes</w:t>
            </w:r>
          </w:p>
        </w:tc>
      </w:tr>
      <w:tr w:rsidR="00DD15F3" w:rsidRPr="00DD15F3" w14:paraId="759CD585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154A864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Will ERCOT be able to poll the meter during the exemption period? 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27CCC48B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5F6415A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CB85088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no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explain how meter data will be provided / estimated for Settlement </w:t>
            </w:r>
          </w:p>
        </w:tc>
      </w:tr>
      <w:tr w:rsidR="00DD15F3" w:rsidRPr="00DD15F3" w14:paraId="3C758AC6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333612A1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5F3" w:rsidRPr="00DD15F3" w14:paraId="70B962AD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4599112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Does the exemption request affect the accuracy of the registered energy flow?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7B1F096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ACD608B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30B7D2A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yes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provide a detailed explanation </w:t>
            </w:r>
          </w:p>
        </w:tc>
      </w:tr>
      <w:tr w:rsidR="00DD15F3" w:rsidRPr="00DD15F3" w14:paraId="5D8D15FA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73FD756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FF4BFA1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08910EE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Approved by ERCOT</w:t>
            </w:r>
          </w:p>
        </w:tc>
      </w:tr>
      <w:tr w:rsidR="00DD15F3" w:rsidRPr="00DD15F3" w14:paraId="00BDADFE" w14:textId="77777777" w:rsidTr="00DD15F3">
        <w:trPr>
          <w:cantSplit/>
          <w:trHeight w:val="390"/>
        </w:trPr>
        <w:tc>
          <w:tcPr>
            <w:tcW w:w="1080" w:type="dxa"/>
            <w:vAlign w:val="center"/>
          </w:tcPr>
          <w:p w14:paraId="2B6860ED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Date</w:t>
            </w:r>
          </w:p>
        </w:tc>
        <w:tc>
          <w:tcPr>
            <w:tcW w:w="3420" w:type="dxa"/>
            <w:gridSpan w:val="4"/>
            <w:vAlign w:val="center"/>
          </w:tcPr>
          <w:p w14:paraId="5E5B2A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A8CB29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Person</w:t>
            </w:r>
          </w:p>
        </w:tc>
        <w:tc>
          <w:tcPr>
            <w:tcW w:w="3757" w:type="dxa"/>
            <w:gridSpan w:val="4"/>
            <w:vAlign w:val="center"/>
          </w:tcPr>
          <w:p w14:paraId="32ABB7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F5A3F4" w14:textId="6AAFDCDC" w:rsidR="00DD15F3" w:rsidRPr="00D17CA6" w:rsidDel="00DD15F3" w:rsidRDefault="00DD15F3" w:rsidP="00DD15F3">
      <w:pPr>
        <w:pStyle w:val="Heading4"/>
        <w:numPr>
          <w:ilvl w:val="0"/>
          <w:numId w:val="0"/>
        </w:numPr>
        <w:ind w:left="180"/>
        <w:rPr>
          <w:del w:id="20" w:author="ERCOT" w:date="2023-12-14T10:49:00Z"/>
          <w:rFonts w:ascii="Arial" w:hAnsi="Arial" w:cs="Arial"/>
          <w:b w:val="0"/>
          <w:sz w:val="18"/>
          <w:szCs w:val="18"/>
        </w:rPr>
      </w:pPr>
      <w:del w:id="21" w:author="ERCOT" w:date="2023-12-14T10:49:00Z">
        <w:r w:rsidRPr="00D17CA6" w:rsidDel="00DD15F3">
          <w:rPr>
            <w:rFonts w:ascii="Arial" w:hAnsi="Arial" w:cs="Arial"/>
            <w:b w:val="0"/>
            <w:sz w:val="18"/>
            <w:szCs w:val="18"/>
          </w:rPr>
          <w:delText>Revisions to the Temporary Exemption Request Form shall be made according to the approval process as prescribed in the Settlement Metering Guide Section 3.4, EPS Metering Facility Processes and Forms.</w:delText>
        </w:r>
      </w:del>
    </w:p>
    <w:p w14:paraId="5865F4A2" w14:textId="7C4A2999" w:rsidR="00DD15F3" w:rsidRPr="00DD15F3" w:rsidRDefault="00DD15F3" w:rsidP="00DD15F3">
      <w:pPr>
        <w:jc w:val="center"/>
        <w:rPr>
          <w:b/>
          <w:bCs/>
          <w:sz w:val="28"/>
          <w:szCs w:val="28"/>
        </w:rPr>
      </w:pPr>
    </w:p>
    <w:sectPr w:rsidR="00DD15F3" w:rsidRPr="00DD15F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CF1A" w14:textId="77777777" w:rsidR="0035600C" w:rsidRDefault="0035600C">
      <w:r>
        <w:separator/>
      </w:r>
    </w:p>
  </w:endnote>
  <w:endnote w:type="continuationSeparator" w:id="0">
    <w:p w14:paraId="7A51D69C" w14:textId="77777777" w:rsidR="0035600C" w:rsidRDefault="0035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E83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6528D2B9" w14:textId="77777777" w:rsidR="007D3561" w:rsidRDefault="007D35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1186" w14:textId="70BD575C" w:rsidR="00DD15F3" w:rsidRPr="006808F1" w:rsidRDefault="0083257C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030</w:t>
    </w:r>
    <w:r w:rsidR="00DD15F3" w:rsidRPr="006808F1">
      <w:rPr>
        <w:rFonts w:ascii="Arial" w:hAnsi="Arial" w:cs="Arial"/>
        <w:sz w:val="18"/>
        <w:szCs w:val="18"/>
      </w:rPr>
      <w:t>SMOGRR-0</w:t>
    </w:r>
    <w:r w:rsidR="009C51B9">
      <w:rPr>
        <w:rFonts w:ascii="Arial" w:hAnsi="Arial" w:cs="Arial"/>
        <w:sz w:val="18"/>
        <w:szCs w:val="18"/>
      </w:rPr>
      <w:t>4</w:t>
    </w:r>
    <w:r w:rsidR="00DD15F3" w:rsidRPr="006808F1">
      <w:rPr>
        <w:rFonts w:ascii="Arial" w:hAnsi="Arial" w:cs="Arial"/>
        <w:sz w:val="18"/>
        <w:szCs w:val="18"/>
      </w:rPr>
      <w:t xml:space="preserve"> </w:t>
    </w:r>
    <w:r w:rsidR="00096201">
      <w:rPr>
        <w:rStyle w:val="ui-provider"/>
        <w:rFonts w:ascii="Arial" w:hAnsi="Arial" w:cs="Arial"/>
        <w:sz w:val="18"/>
        <w:szCs w:val="18"/>
      </w:rPr>
      <w:t>WMS Report</w:t>
    </w:r>
    <w:r>
      <w:rPr>
        <w:rStyle w:val="ui-provider"/>
        <w:rFonts w:ascii="Arial" w:hAnsi="Arial" w:cs="Arial"/>
        <w:sz w:val="18"/>
        <w:szCs w:val="18"/>
      </w:rPr>
      <w:t xml:space="preserve"> </w:t>
    </w:r>
    <w:r w:rsidR="00096201">
      <w:rPr>
        <w:rStyle w:val="ui-provider"/>
        <w:rFonts w:ascii="Arial" w:hAnsi="Arial" w:cs="Arial"/>
        <w:sz w:val="18"/>
        <w:szCs w:val="18"/>
      </w:rPr>
      <w:t>011024</w:t>
    </w:r>
    <w:r w:rsidR="00DD15F3" w:rsidRPr="006808F1">
      <w:rPr>
        <w:rFonts w:ascii="Arial" w:hAnsi="Arial" w:cs="Arial"/>
        <w:sz w:val="18"/>
        <w:szCs w:val="18"/>
      </w:rPr>
      <w:tab/>
      <w:t xml:space="preserve"> Page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PAGE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1</w:t>
    </w:r>
    <w:r w:rsidR="00DD15F3" w:rsidRPr="006808F1">
      <w:rPr>
        <w:rFonts w:ascii="Arial" w:hAnsi="Arial" w:cs="Arial"/>
        <w:sz w:val="18"/>
        <w:szCs w:val="18"/>
      </w:rPr>
      <w:fldChar w:fldCharType="end"/>
    </w:r>
    <w:r w:rsidR="00DD15F3" w:rsidRPr="006808F1">
      <w:rPr>
        <w:rFonts w:ascii="Arial" w:hAnsi="Arial" w:cs="Arial"/>
        <w:sz w:val="18"/>
        <w:szCs w:val="18"/>
      </w:rPr>
      <w:t xml:space="preserve"> of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NUMPAGES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5</w:t>
    </w:r>
    <w:r w:rsidR="00DD15F3" w:rsidRPr="006808F1">
      <w:rPr>
        <w:rFonts w:ascii="Arial" w:hAnsi="Arial" w:cs="Arial"/>
        <w:sz w:val="18"/>
        <w:szCs w:val="18"/>
      </w:rPr>
      <w:fldChar w:fldCharType="end"/>
    </w:r>
  </w:p>
  <w:p w14:paraId="0CC22749" w14:textId="77777777" w:rsidR="00DD15F3" w:rsidRPr="00E83FC5" w:rsidRDefault="00DD15F3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6808F1">
      <w:rPr>
        <w:rFonts w:ascii="Arial" w:hAnsi="Arial" w:cs="Arial"/>
        <w:sz w:val="18"/>
        <w:szCs w:val="18"/>
      </w:rPr>
      <w:t>PUBLIC</w:t>
    </w:r>
  </w:p>
  <w:p w14:paraId="4BC04C92" w14:textId="2826B5CC" w:rsidR="00D176CF" w:rsidRPr="00DD15F3" w:rsidRDefault="00D176CF" w:rsidP="00DD15F3">
    <w:pPr>
      <w:pStyle w:val="Footer"/>
    </w:pPr>
  </w:p>
  <w:p w14:paraId="24BAFE94" w14:textId="77777777" w:rsidR="007D3561" w:rsidRDefault="007D356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8C6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0B72600B" w14:textId="77777777" w:rsidR="007D3561" w:rsidRDefault="007D35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0012" w14:textId="77777777" w:rsidR="0035600C" w:rsidRDefault="0035600C">
      <w:r>
        <w:separator/>
      </w:r>
    </w:p>
  </w:footnote>
  <w:footnote w:type="continuationSeparator" w:id="0">
    <w:p w14:paraId="70CCAE1D" w14:textId="77777777" w:rsidR="0035600C" w:rsidRDefault="00356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08E1" w14:textId="7E4ADA39" w:rsidR="00D176CF" w:rsidRDefault="00096201" w:rsidP="00DD15F3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197C76"/>
    <w:multiLevelType w:val="hybridMultilevel"/>
    <w:tmpl w:val="E312B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3857576">
    <w:abstractNumId w:val="0"/>
  </w:num>
  <w:num w:numId="2" w16cid:durableId="2044017212">
    <w:abstractNumId w:val="11"/>
  </w:num>
  <w:num w:numId="3" w16cid:durableId="1386491263">
    <w:abstractNumId w:val="12"/>
  </w:num>
  <w:num w:numId="4" w16cid:durableId="1112046557">
    <w:abstractNumId w:val="1"/>
  </w:num>
  <w:num w:numId="5" w16cid:durableId="1917401492">
    <w:abstractNumId w:val="6"/>
  </w:num>
  <w:num w:numId="6" w16cid:durableId="2110200889">
    <w:abstractNumId w:val="6"/>
  </w:num>
  <w:num w:numId="7" w16cid:durableId="1660578443">
    <w:abstractNumId w:val="6"/>
  </w:num>
  <w:num w:numId="8" w16cid:durableId="903298678">
    <w:abstractNumId w:val="6"/>
  </w:num>
  <w:num w:numId="9" w16cid:durableId="1127548030">
    <w:abstractNumId w:val="6"/>
  </w:num>
  <w:num w:numId="10" w16cid:durableId="541747577">
    <w:abstractNumId w:val="6"/>
  </w:num>
  <w:num w:numId="11" w16cid:durableId="177045108">
    <w:abstractNumId w:val="6"/>
  </w:num>
  <w:num w:numId="12" w16cid:durableId="765537340">
    <w:abstractNumId w:val="6"/>
  </w:num>
  <w:num w:numId="13" w16cid:durableId="924343419">
    <w:abstractNumId w:val="6"/>
  </w:num>
  <w:num w:numId="14" w16cid:durableId="2145925470">
    <w:abstractNumId w:val="3"/>
  </w:num>
  <w:num w:numId="15" w16cid:durableId="1606841814">
    <w:abstractNumId w:val="5"/>
  </w:num>
  <w:num w:numId="16" w16cid:durableId="1529221686">
    <w:abstractNumId w:val="9"/>
  </w:num>
  <w:num w:numId="17" w16cid:durableId="1785884507">
    <w:abstractNumId w:val="10"/>
  </w:num>
  <w:num w:numId="18" w16cid:durableId="149638174">
    <w:abstractNumId w:val="4"/>
  </w:num>
  <w:num w:numId="19" w16cid:durableId="868301421">
    <w:abstractNumId w:val="7"/>
  </w:num>
  <w:num w:numId="20" w16cid:durableId="1924299233">
    <w:abstractNumId w:val="2"/>
  </w:num>
  <w:num w:numId="21" w16cid:durableId="101623380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96201"/>
    <w:rsid w:val="000A5266"/>
    <w:rsid w:val="000A7E39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A0BE7"/>
    <w:rsid w:val="001F38F0"/>
    <w:rsid w:val="00210F1A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5600C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66DEC"/>
    <w:rsid w:val="004822D4"/>
    <w:rsid w:val="0049290B"/>
    <w:rsid w:val="004A4451"/>
    <w:rsid w:val="004D3958"/>
    <w:rsid w:val="004E37AA"/>
    <w:rsid w:val="005008DF"/>
    <w:rsid w:val="005045D0"/>
    <w:rsid w:val="00534C6C"/>
    <w:rsid w:val="00573836"/>
    <w:rsid w:val="005841C0"/>
    <w:rsid w:val="0059260F"/>
    <w:rsid w:val="005A4187"/>
    <w:rsid w:val="005C14FC"/>
    <w:rsid w:val="005E5074"/>
    <w:rsid w:val="005E514F"/>
    <w:rsid w:val="00612E4F"/>
    <w:rsid w:val="00615D5E"/>
    <w:rsid w:val="00622E99"/>
    <w:rsid w:val="00625E5D"/>
    <w:rsid w:val="0066370F"/>
    <w:rsid w:val="00684EC2"/>
    <w:rsid w:val="006A0784"/>
    <w:rsid w:val="006A697B"/>
    <w:rsid w:val="006B4DDE"/>
    <w:rsid w:val="006D3B07"/>
    <w:rsid w:val="006D56A1"/>
    <w:rsid w:val="007301B8"/>
    <w:rsid w:val="0073264F"/>
    <w:rsid w:val="00743968"/>
    <w:rsid w:val="00785415"/>
    <w:rsid w:val="00791CB9"/>
    <w:rsid w:val="00793130"/>
    <w:rsid w:val="007A0E21"/>
    <w:rsid w:val="007B3233"/>
    <w:rsid w:val="007B5A42"/>
    <w:rsid w:val="007C199B"/>
    <w:rsid w:val="007D3073"/>
    <w:rsid w:val="007D3561"/>
    <w:rsid w:val="007D64B9"/>
    <w:rsid w:val="007D72D4"/>
    <w:rsid w:val="007E0452"/>
    <w:rsid w:val="008070C0"/>
    <w:rsid w:val="00811C12"/>
    <w:rsid w:val="0083257C"/>
    <w:rsid w:val="008415AB"/>
    <w:rsid w:val="00845778"/>
    <w:rsid w:val="00887E28"/>
    <w:rsid w:val="008D5C3A"/>
    <w:rsid w:val="008E6DA2"/>
    <w:rsid w:val="008F5F22"/>
    <w:rsid w:val="00907B1E"/>
    <w:rsid w:val="00943AFD"/>
    <w:rsid w:val="00963A51"/>
    <w:rsid w:val="00983B6E"/>
    <w:rsid w:val="009936F8"/>
    <w:rsid w:val="009A3772"/>
    <w:rsid w:val="009C51B9"/>
    <w:rsid w:val="009C7E76"/>
    <w:rsid w:val="009D17F0"/>
    <w:rsid w:val="00A2062A"/>
    <w:rsid w:val="00A42796"/>
    <w:rsid w:val="00A5311D"/>
    <w:rsid w:val="00A92E7F"/>
    <w:rsid w:val="00AD3B58"/>
    <w:rsid w:val="00AF56C6"/>
    <w:rsid w:val="00B032E8"/>
    <w:rsid w:val="00B57F96"/>
    <w:rsid w:val="00B67892"/>
    <w:rsid w:val="00BA4D33"/>
    <w:rsid w:val="00BC2D06"/>
    <w:rsid w:val="00C47FE0"/>
    <w:rsid w:val="00C744EB"/>
    <w:rsid w:val="00C86E48"/>
    <w:rsid w:val="00C90702"/>
    <w:rsid w:val="00C917FF"/>
    <w:rsid w:val="00C94B6B"/>
    <w:rsid w:val="00C9766A"/>
    <w:rsid w:val="00CC4F39"/>
    <w:rsid w:val="00CD544C"/>
    <w:rsid w:val="00CD6AD0"/>
    <w:rsid w:val="00CF4256"/>
    <w:rsid w:val="00D04FE8"/>
    <w:rsid w:val="00D176CF"/>
    <w:rsid w:val="00D271E3"/>
    <w:rsid w:val="00D47A80"/>
    <w:rsid w:val="00D85807"/>
    <w:rsid w:val="00D87349"/>
    <w:rsid w:val="00D91EE9"/>
    <w:rsid w:val="00D97220"/>
    <w:rsid w:val="00DB7DC3"/>
    <w:rsid w:val="00DD15F3"/>
    <w:rsid w:val="00DF250E"/>
    <w:rsid w:val="00E14D47"/>
    <w:rsid w:val="00E1641C"/>
    <w:rsid w:val="00E26708"/>
    <w:rsid w:val="00E34958"/>
    <w:rsid w:val="00E37AB0"/>
    <w:rsid w:val="00E71C39"/>
    <w:rsid w:val="00E87A02"/>
    <w:rsid w:val="00EA56E6"/>
    <w:rsid w:val="00EC335F"/>
    <w:rsid w:val="00EC48FB"/>
    <w:rsid w:val="00EF232A"/>
    <w:rsid w:val="00F05A69"/>
    <w:rsid w:val="00F43FFD"/>
    <w:rsid w:val="00F44236"/>
    <w:rsid w:val="00F44D03"/>
    <w:rsid w:val="00F52517"/>
    <w:rsid w:val="00F9619D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EB51EB2"/>
  <w15:chartTrackingRefBased/>
  <w15:docId w15:val="{3EC8E34F-313E-4358-AFFE-CB34D034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ui-provider">
    <w:name w:val="ui-provider"/>
    <w:basedOn w:val="DefaultParagraphFont"/>
    <w:rsid w:val="00DD15F3"/>
  </w:style>
  <w:style w:type="character" w:styleId="UnresolvedMention">
    <w:name w:val="Unresolved Mention"/>
    <w:uiPriority w:val="99"/>
    <w:semiHidden/>
    <w:unhideWhenUsed/>
    <w:rsid w:val="00DD15F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51B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0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yperlink" Target="mailto:epsmetering@ercot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Brittney.Albracht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Ann.Boren@ercot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88CB-60AB-44AB-8DF5-3C5C5264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639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5630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4</cp:revision>
  <cp:lastPrinted>2013-11-15T22:11:00Z</cp:lastPrinted>
  <dcterms:created xsi:type="dcterms:W3CDTF">2024-01-16T21:32:00Z</dcterms:created>
  <dcterms:modified xsi:type="dcterms:W3CDTF">2024-01-17T03:59:00Z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2023-12-14T16:41:26Z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6f5abbc8-bbc5-4861-b4e0-a5248cbc9337</vt:lpwstr>
  </property>
  <property fmtid="{D5CDD505-2E9C-101B-9397-08002B2CF9AE}" pid="8" name="MSIP_Label_7084cbda-52b8-46fb-a7b7-cb5bd465ed85_ContentBits">
    <vt:lpwstr>0</vt:lpwstr>
  </property>
</Properties>
</file>